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70B0E" w14:textId="58FF6A25" w:rsidR="00C55E72" w:rsidRPr="00DD7696" w:rsidRDefault="00C55E72" w:rsidP="00DD7696">
      <w:pPr>
        <w:jc w:val="right"/>
        <w:rPr>
          <w:rFonts w:ascii="Arial Narrow" w:hAnsi="Arial Narrow"/>
          <w:b/>
          <w:bCs/>
        </w:rPr>
      </w:pPr>
      <w:r w:rsidRPr="00DD7696">
        <w:rPr>
          <w:rFonts w:ascii="Arial Narrow" w:hAnsi="Arial Narrow"/>
          <w:b/>
          <w:bCs/>
        </w:rPr>
        <w:t xml:space="preserve">Príloha </w:t>
      </w:r>
      <w:del w:id="0" w:author="Autor">
        <w:r w:rsidRPr="00DD7696" w:rsidDel="00D02DC9">
          <w:rPr>
            <w:rFonts w:ascii="Arial Narrow" w:hAnsi="Arial Narrow"/>
            <w:b/>
            <w:bCs/>
          </w:rPr>
          <w:delText xml:space="preserve">č. </w:delText>
        </w:r>
      </w:del>
      <w:ins w:id="1" w:author="Autor">
        <w:r w:rsidR="002C0EC0" w:rsidRPr="00DD7696">
          <w:rPr>
            <w:rFonts w:ascii="Arial Narrow" w:hAnsi="Arial Narrow"/>
            <w:b/>
            <w:bCs/>
          </w:rPr>
          <w:t>4.4.2</w:t>
        </w:r>
      </w:ins>
      <w:r w:rsidR="006D7583">
        <w:rPr>
          <w:rFonts w:ascii="Arial Narrow" w:hAnsi="Arial Narrow"/>
          <w:b/>
          <w:bCs/>
        </w:rPr>
        <w:t>.</w:t>
      </w:r>
      <w:ins w:id="2" w:author="Autor">
        <w:r w:rsidR="002C0EC0" w:rsidRPr="00DD7696">
          <w:rPr>
            <w:rFonts w:ascii="Arial Narrow" w:hAnsi="Arial Narrow"/>
            <w:b/>
            <w:bCs/>
          </w:rPr>
          <w:t>a</w:t>
        </w:r>
      </w:ins>
      <w:del w:id="3" w:author="Autor">
        <w:r w:rsidR="002D11E8" w:rsidRPr="00DD7696" w:rsidDel="002C0EC0">
          <w:rPr>
            <w:rFonts w:ascii="Arial Narrow" w:hAnsi="Arial Narrow"/>
            <w:b/>
            <w:bCs/>
          </w:rPr>
          <w:delText>1</w:delText>
        </w:r>
      </w:del>
      <w:r w:rsidR="00921DC8" w:rsidRPr="00DD7696">
        <w:rPr>
          <w:rFonts w:ascii="Arial Narrow" w:hAnsi="Arial Narrow"/>
          <w:b/>
          <w:bCs/>
        </w:rPr>
        <w:t xml:space="preserve"> </w:t>
      </w:r>
    </w:p>
    <w:p w14:paraId="3049B0E6" w14:textId="5CCFE8A2" w:rsidR="00737EFB" w:rsidRPr="00A457C0" w:rsidRDefault="0016699D" w:rsidP="00266AA7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Čestné vyhlásenie k </w:t>
      </w:r>
      <w:r w:rsidR="001048DA" w:rsidRPr="00A457C0">
        <w:rPr>
          <w:rFonts w:ascii="Arial Narrow" w:hAnsi="Arial Narrow"/>
          <w:b/>
          <w:sz w:val="24"/>
          <w:szCs w:val="24"/>
        </w:rPr>
        <w:t>vyhodnoteni</w:t>
      </w:r>
      <w:r>
        <w:rPr>
          <w:rFonts w:ascii="Arial Narrow" w:hAnsi="Arial Narrow"/>
          <w:b/>
          <w:sz w:val="24"/>
          <w:szCs w:val="24"/>
        </w:rPr>
        <w:t>u</w:t>
      </w:r>
      <w:r w:rsidR="001048DA" w:rsidRPr="00A457C0">
        <w:rPr>
          <w:rFonts w:ascii="Arial Narrow" w:hAnsi="Arial Narrow"/>
          <w:b/>
          <w:sz w:val="24"/>
          <w:szCs w:val="24"/>
        </w:rPr>
        <w:t xml:space="preserve"> podniku v</w:t>
      </w:r>
      <w:r w:rsidR="00394DA5" w:rsidRPr="00A457C0">
        <w:rPr>
          <w:rFonts w:ascii="Arial Narrow" w:hAnsi="Arial Narrow"/>
          <w:b/>
          <w:sz w:val="24"/>
          <w:szCs w:val="24"/>
        </w:rPr>
        <w:t> </w:t>
      </w:r>
      <w:r w:rsidR="001048DA" w:rsidRPr="00A457C0">
        <w:rPr>
          <w:rFonts w:ascii="Arial Narrow" w:hAnsi="Arial Narrow"/>
          <w:b/>
          <w:sz w:val="24"/>
          <w:szCs w:val="24"/>
        </w:rPr>
        <w:t>ťažkostiach</w:t>
      </w:r>
      <w:r w:rsidR="00394DA5" w:rsidRPr="00A457C0">
        <w:rPr>
          <w:rFonts w:ascii="Arial Narrow" w:hAnsi="Arial Narrow"/>
          <w:b/>
          <w:sz w:val="24"/>
          <w:szCs w:val="24"/>
        </w:rPr>
        <w:t xml:space="preserve"> </w:t>
      </w:r>
    </w:p>
    <w:p w14:paraId="0D09C770" w14:textId="04C2CD0B" w:rsidR="009C5169" w:rsidRPr="00737EFB" w:rsidRDefault="00394DA5" w:rsidP="00266AA7">
      <w:pPr>
        <w:jc w:val="center"/>
        <w:rPr>
          <w:rFonts w:ascii="Arial Narrow" w:hAnsi="Arial Narrow"/>
        </w:rPr>
      </w:pPr>
      <w:r w:rsidRPr="00737EFB">
        <w:rPr>
          <w:rFonts w:ascii="Arial Narrow" w:hAnsi="Arial Narrow"/>
        </w:rPr>
        <w:t>– mestá, obce, vyššie územné celky</w:t>
      </w:r>
      <w:r w:rsidR="00737EFB" w:rsidRPr="00737EFB">
        <w:rPr>
          <w:rFonts w:ascii="Arial Narrow" w:hAnsi="Arial Narrow"/>
        </w:rPr>
        <w:t>, rozpočtové a príspevkové organizácie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:rsidRPr="00737EFB" w14:paraId="2FC63A77" w14:textId="77777777" w:rsidTr="00B26C05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43DA7BA5" w14:textId="65CE8A1C" w:rsidR="001048DA" w:rsidRPr="00737EFB" w:rsidRDefault="001048DA" w:rsidP="00A457C0">
            <w:pPr>
              <w:jc w:val="center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 xml:space="preserve">Identifikácia </w:t>
            </w:r>
            <w:r w:rsidR="00A457C0">
              <w:rPr>
                <w:rFonts w:ascii="Arial Narrow" w:hAnsi="Arial Narrow"/>
              </w:rPr>
              <w:t>subjektu</w:t>
            </w:r>
          </w:p>
        </w:tc>
      </w:tr>
      <w:tr w:rsidR="001048DA" w:rsidRPr="00737EFB" w14:paraId="25FA0300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62BDB2AE" w14:textId="77777777" w:rsidR="001048DA" w:rsidRPr="00737EFB" w:rsidRDefault="001048DA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IČO</w:t>
            </w:r>
          </w:p>
        </w:tc>
        <w:tc>
          <w:tcPr>
            <w:tcW w:w="6232" w:type="dxa"/>
          </w:tcPr>
          <w:p w14:paraId="227CBA0B" w14:textId="77777777" w:rsidR="001048DA" w:rsidRPr="00737EFB" w:rsidRDefault="001048DA">
            <w:pPr>
              <w:rPr>
                <w:rFonts w:ascii="Arial Narrow" w:hAnsi="Arial Narrow"/>
              </w:rPr>
            </w:pPr>
          </w:p>
        </w:tc>
      </w:tr>
      <w:tr w:rsidR="001048DA" w:rsidRPr="00737EFB" w14:paraId="205ABCA3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0351EA06" w14:textId="55328D2A" w:rsidR="001048DA" w:rsidRPr="00737EFB" w:rsidRDefault="001048DA" w:rsidP="00A457C0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 xml:space="preserve">Názov </w:t>
            </w:r>
            <w:r w:rsidR="00A457C0">
              <w:rPr>
                <w:rFonts w:ascii="Arial Narrow" w:hAnsi="Arial Narrow"/>
              </w:rPr>
              <w:t>subjektu</w:t>
            </w:r>
          </w:p>
        </w:tc>
        <w:tc>
          <w:tcPr>
            <w:tcW w:w="6232" w:type="dxa"/>
          </w:tcPr>
          <w:p w14:paraId="788BA58B" w14:textId="77777777" w:rsidR="001048DA" w:rsidRPr="00737EFB" w:rsidRDefault="001048DA">
            <w:pPr>
              <w:rPr>
                <w:rFonts w:ascii="Arial Narrow" w:hAnsi="Arial Narrow"/>
              </w:rPr>
            </w:pPr>
          </w:p>
        </w:tc>
      </w:tr>
      <w:tr w:rsidR="001048DA" w:rsidRPr="00737EFB" w14:paraId="56956DE2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54037C6D" w14:textId="1F45B6AC" w:rsidR="001048DA" w:rsidRPr="00737EFB" w:rsidRDefault="001048DA" w:rsidP="00432764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Kód</w:t>
            </w:r>
            <w:r w:rsidR="0016699D">
              <w:rPr>
                <w:rFonts w:ascii="Arial Narrow" w:hAnsi="Arial Narrow"/>
              </w:rPr>
              <w:t xml:space="preserve"> </w:t>
            </w:r>
            <w:r w:rsidRPr="00737EFB">
              <w:rPr>
                <w:rFonts w:ascii="Arial Narrow" w:hAnsi="Arial Narrow"/>
              </w:rPr>
              <w:t>projektu</w:t>
            </w:r>
          </w:p>
        </w:tc>
        <w:tc>
          <w:tcPr>
            <w:tcW w:w="6232" w:type="dxa"/>
          </w:tcPr>
          <w:p w14:paraId="24C938D1" w14:textId="77777777" w:rsidR="001048DA" w:rsidRPr="00737EFB" w:rsidRDefault="001048DA">
            <w:pPr>
              <w:rPr>
                <w:rFonts w:ascii="Arial Narrow" w:hAnsi="Arial Narrow"/>
              </w:rPr>
            </w:pPr>
          </w:p>
        </w:tc>
      </w:tr>
      <w:tr w:rsidR="0016699D" w:rsidRPr="00737EFB" w14:paraId="51322474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458F140E" w14:textId="6F8A1CE4" w:rsidR="0016699D" w:rsidRPr="00737EFB" w:rsidRDefault="001669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Názov projektu</w:t>
            </w:r>
          </w:p>
        </w:tc>
        <w:tc>
          <w:tcPr>
            <w:tcW w:w="6232" w:type="dxa"/>
          </w:tcPr>
          <w:p w14:paraId="1D012D43" w14:textId="77777777" w:rsidR="0016699D" w:rsidRPr="00737EFB" w:rsidRDefault="0016699D">
            <w:pPr>
              <w:rPr>
                <w:rFonts w:ascii="Arial Narrow" w:hAnsi="Arial Narrow"/>
              </w:rPr>
            </w:pPr>
          </w:p>
        </w:tc>
      </w:tr>
      <w:tr w:rsidR="00511A3C" w:rsidRPr="00737EFB" w14:paraId="7C144142" w14:textId="77777777" w:rsidTr="00B26C05">
        <w:trPr>
          <w:ins w:id="4" w:author="Autor"/>
        </w:trPr>
        <w:tc>
          <w:tcPr>
            <w:tcW w:w="2830" w:type="dxa"/>
            <w:shd w:val="clear" w:color="auto" w:fill="F2F2F2" w:themeFill="background1" w:themeFillShade="F2"/>
          </w:tcPr>
          <w:p w14:paraId="32BD160D" w14:textId="371A594D" w:rsidR="00511A3C" w:rsidRDefault="00511A3C">
            <w:pPr>
              <w:rPr>
                <w:ins w:id="5" w:author="Autor"/>
                <w:rFonts w:ascii="Arial Narrow" w:hAnsi="Arial Narrow"/>
              </w:rPr>
            </w:pPr>
            <w:ins w:id="6" w:author="Autor">
              <w:r>
                <w:rPr>
                  <w:rFonts w:ascii="Arial Narrow" w:hAnsi="Arial Narrow"/>
                </w:rPr>
                <w:t xml:space="preserve">Kód Výzvy na predkladanie </w:t>
              </w:r>
              <w:proofErr w:type="spellStart"/>
              <w:r>
                <w:rPr>
                  <w:rFonts w:ascii="Arial Narrow" w:hAnsi="Arial Narrow"/>
                </w:rPr>
                <w:t>ŽoNFP</w:t>
              </w:r>
              <w:proofErr w:type="spellEnd"/>
            </w:ins>
          </w:p>
        </w:tc>
        <w:tc>
          <w:tcPr>
            <w:tcW w:w="6232" w:type="dxa"/>
          </w:tcPr>
          <w:p w14:paraId="1B03CE76" w14:textId="77777777" w:rsidR="00511A3C" w:rsidRPr="00737EFB" w:rsidRDefault="00511A3C">
            <w:pPr>
              <w:rPr>
                <w:ins w:id="7" w:author="Autor"/>
                <w:rFonts w:ascii="Arial Narrow" w:hAnsi="Arial Narrow"/>
              </w:rPr>
            </w:pPr>
          </w:p>
        </w:tc>
      </w:tr>
      <w:tr w:rsidR="00A457C0" w:rsidRPr="00737EFB" w14:paraId="34DAB8E2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4BBEB893" w14:textId="2EFC10D7" w:rsidR="00A457C0" w:rsidRPr="00737EFB" w:rsidRDefault="00A457C0" w:rsidP="00A457C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Pozícia subjektu k dátumu rozhodného momentu</w:t>
            </w:r>
            <w:r>
              <w:rPr>
                <w:rStyle w:val="Odkaznapoznmkupodiarou"/>
                <w:rFonts w:ascii="Arial Narrow" w:hAnsi="Arial Narrow"/>
              </w:rPr>
              <w:footnoteReference w:id="1"/>
            </w:r>
          </w:p>
        </w:tc>
        <w:tc>
          <w:tcPr>
            <w:tcW w:w="6232" w:type="dxa"/>
          </w:tcPr>
          <w:p w14:paraId="6EBBC753" w14:textId="77777777" w:rsidR="00A457C0" w:rsidRPr="00737EFB" w:rsidRDefault="00A457C0" w:rsidP="00A457C0">
            <w:pPr>
              <w:rPr>
                <w:rFonts w:ascii="Arial Narrow" w:hAnsi="Arial Narrow"/>
              </w:rPr>
            </w:pPr>
          </w:p>
        </w:tc>
      </w:tr>
      <w:tr w:rsidR="00A457C0" w:rsidRPr="00737EFB" w14:paraId="7512D08E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3FFC3AF0" w14:textId="4BF260E4" w:rsidR="00A457C0" w:rsidRPr="00737EFB" w:rsidRDefault="00A457C0" w:rsidP="00A457C0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Dátum rozhodného momentu</w:t>
            </w:r>
            <w:r w:rsidR="00C561C7">
              <w:rPr>
                <w:rStyle w:val="Odkaznapoznmkupodiarou"/>
                <w:rFonts w:ascii="Arial Narrow" w:hAnsi="Arial Narrow"/>
              </w:rPr>
              <w:footnoteReference w:id="2"/>
            </w:r>
          </w:p>
        </w:tc>
        <w:tc>
          <w:tcPr>
            <w:tcW w:w="6232" w:type="dxa"/>
          </w:tcPr>
          <w:p w14:paraId="4A6DE5B9" w14:textId="77777777" w:rsidR="00A457C0" w:rsidRPr="00737EFB" w:rsidRDefault="00A457C0" w:rsidP="00A457C0">
            <w:pPr>
              <w:rPr>
                <w:rFonts w:ascii="Arial Narrow" w:hAnsi="Arial Narrow"/>
              </w:rPr>
            </w:pPr>
          </w:p>
        </w:tc>
      </w:tr>
    </w:tbl>
    <w:p w14:paraId="5E1F5653" w14:textId="77777777" w:rsidR="004D46AF" w:rsidRDefault="004D46AF" w:rsidP="001C75BC">
      <w:pPr>
        <w:jc w:val="both"/>
        <w:rPr>
          <w:rFonts w:ascii="Arial Narrow" w:hAnsi="Arial Narrow"/>
          <w:b/>
        </w:rPr>
      </w:pPr>
    </w:p>
    <w:p w14:paraId="0D306A1D" w14:textId="4CB56915" w:rsidR="001048DA" w:rsidRPr="00737EFB" w:rsidRDefault="001048DA" w:rsidP="001C75BC">
      <w:pPr>
        <w:jc w:val="both"/>
        <w:rPr>
          <w:rFonts w:ascii="Arial Narrow" w:hAnsi="Arial Narrow"/>
          <w:b/>
        </w:rPr>
      </w:pPr>
      <w:r w:rsidRPr="00737EFB">
        <w:rPr>
          <w:rFonts w:ascii="Arial Narrow" w:hAnsi="Arial Narrow"/>
          <w:b/>
        </w:rPr>
        <w:t>Vyhlásenie o</w:t>
      </w:r>
      <w:r w:rsidR="003114CC">
        <w:rPr>
          <w:rFonts w:ascii="Arial Narrow" w:hAnsi="Arial Narrow"/>
          <w:b/>
        </w:rPr>
        <w:t xml:space="preserve"> nútenej správe </w:t>
      </w:r>
    </w:p>
    <w:p w14:paraId="3BBA22E1" w14:textId="6198A3D4" w:rsidR="001C75BC" w:rsidRPr="00737EFB" w:rsidRDefault="001048DA" w:rsidP="001C75BC">
      <w:pPr>
        <w:jc w:val="both"/>
        <w:rPr>
          <w:rFonts w:ascii="Arial Narrow" w:hAnsi="Arial Narrow"/>
        </w:rPr>
      </w:pPr>
      <w:r w:rsidRPr="00737EFB">
        <w:rPr>
          <w:rFonts w:ascii="Arial Narrow" w:hAnsi="Arial Narrow"/>
        </w:rPr>
        <w:t xml:space="preserve">Čestne vyhlasujem, že </w:t>
      </w:r>
      <w:r w:rsidR="00DD5BAC" w:rsidRPr="00737EFB">
        <w:rPr>
          <w:rFonts w:ascii="Arial Narrow" w:hAnsi="Arial Narrow"/>
        </w:rPr>
        <w:t>k rozhodnému momentu</w:t>
      </w:r>
      <w:r w:rsidR="00F96034" w:rsidRPr="00737EFB">
        <w:rPr>
          <w:rFonts w:ascii="Arial Narrow" w:hAnsi="Arial Narrow"/>
        </w:rPr>
        <w:t xml:space="preserve"> nebol</w:t>
      </w:r>
      <w:r w:rsidR="00885E7F" w:rsidRPr="00737EFB">
        <w:rPr>
          <w:rFonts w:ascii="Arial Narrow" w:hAnsi="Arial Narrow"/>
        </w:rPr>
        <w:t xml:space="preserve"> </w:t>
      </w:r>
      <w:r w:rsidR="00885E7F" w:rsidRPr="004D46AF">
        <w:rPr>
          <w:rFonts w:ascii="Arial Narrow" w:hAnsi="Arial Narrow"/>
          <w:highlight w:val="lightGray"/>
        </w:rPr>
        <w:t>vyššie uvedený</w:t>
      </w:r>
      <w:r w:rsidR="00F96034" w:rsidRPr="004D46AF">
        <w:rPr>
          <w:rFonts w:ascii="Arial Narrow" w:hAnsi="Arial Narrow"/>
          <w:highlight w:val="lightGray"/>
        </w:rPr>
        <w:t xml:space="preserve"> subjekt v nútenej správe</w:t>
      </w:r>
      <w:r w:rsidR="002C773B">
        <w:rPr>
          <w:rFonts w:ascii="Arial Narrow" w:hAnsi="Arial Narrow"/>
          <w:highlight w:val="lightGray"/>
        </w:rPr>
        <w:t xml:space="preserve">/ </w:t>
      </w:r>
      <w:r w:rsidR="00737EFB" w:rsidRPr="004D46AF">
        <w:rPr>
          <w:rFonts w:ascii="Arial Narrow" w:hAnsi="Arial Narrow"/>
          <w:highlight w:val="lightGray"/>
        </w:rPr>
        <w:t>zriaďovateľ vyššie uvedeného subjektu v nútenej správe</w:t>
      </w:r>
      <w:r w:rsidR="00737EFB" w:rsidRPr="00737EFB">
        <w:rPr>
          <w:rStyle w:val="Odkaznapoznmkupodiarou"/>
          <w:rFonts w:ascii="Arial Narrow" w:hAnsi="Arial Narrow"/>
        </w:rPr>
        <w:t xml:space="preserve"> </w:t>
      </w:r>
      <w:r w:rsidR="00F96034" w:rsidRPr="00737EFB">
        <w:rPr>
          <w:rStyle w:val="Odkaznapoznmkupodiarou"/>
          <w:rFonts w:ascii="Arial Narrow" w:hAnsi="Arial Narrow"/>
        </w:rPr>
        <w:footnoteReference w:id="3"/>
      </w:r>
      <w:r w:rsidR="00F96034" w:rsidRPr="00737EFB">
        <w:rPr>
          <w:rFonts w:ascii="Arial Narrow" w:hAnsi="Arial Narrow"/>
        </w:rPr>
        <w:t>.</w:t>
      </w:r>
    </w:p>
    <w:p w14:paraId="294DCFA3" w14:textId="77777777" w:rsidR="00291B51" w:rsidRDefault="00291B51" w:rsidP="008B4DA9">
      <w:pPr>
        <w:jc w:val="both"/>
        <w:rPr>
          <w:rFonts w:ascii="Arial Narrow" w:hAnsi="Arial Narrow"/>
          <w:b/>
        </w:rPr>
      </w:pPr>
    </w:p>
    <w:p w14:paraId="28365872" w14:textId="068EA49D" w:rsidR="008B4DA9" w:rsidRPr="00737EFB" w:rsidRDefault="008B4DA9" w:rsidP="008B4DA9">
      <w:pPr>
        <w:jc w:val="both"/>
        <w:rPr>
          <w:ins w:id="9" w:author="Autor"/>
          <w:rFonts w:ascii="Arial Narrow" w:hAnsi="Arial Narrow"/>
          <w:b/>
        </w:rPr>
      </w:pPr>
      <w:ins w:id="10" w:author="Autor">
        <w:r w:rsidRPr="00737EFB">
          <w:rPr>
            <w:rFonts w:ascii="Arial Narrow" w:hAnsi="Arial Narrow"/>
            <w:b/>
          </w:rPr>
          <w:t>Vyhlásenie o hospodárskej jednotke</w:t>
        </w:r>
        <w:r w:rsidRPr="00737EFB">
          <w:rPr>
            <w:rStyle w:val="Odkaznapoznmkupodiarou"/>
            <w:rFonts w:ascii="Arial Narrow" w:hAnsi="Arial Narrow"/>
            <w:b/>
          </w:rPr>
          <w:footnoteReference w:id="4"/>
        </w:r>
      </w:ins>
    </w:p>
    <w:p w14:paraId="47EBD7E5" w14:textId="77777777" w:rsidR="008B4DA9" w:rsidRPr="00737EFB" w:rsidRDefault="008B4DA9" w:rsidP="008B4DA9">
      <w:pPr>
        <w:jc w:val="both"/>
        <w:rPr>
          <w:ins w:id="13" w:author="Autor"/>
          <w:rFonts w:ascii="Arial Narrow" w:hAnsi="Arial Narrow"/>
        </w:rPr>
      </w:pPr>
      <w:ins w:id="14" w:author="Autor">
        <w:r w:rsidRPr="00737EFB">
          <w:rPr>
            <w:rFonts w:ascii="Arial Narrow" w:hAnsi="Arial Narrow"/>
          </w:rPr>
          <w:t xml:space="preserve">Čestne vyhlasujem, že </w:t>
        </w:r>
        <w:r>
          <w:rPr>
            <w:rFonts w:ascii="Arial Narrow" w:hAnsi="Arial Narrow"/>
          </w:rPr>
          <w:t xml:space="preserve">k </w:t>
        </w:r>
        <w:r w:rsidRPr="00737EFB">
          <w:rPr>
            <w:rFonts w:ascii="Arial Narrow" w:hAnsi="Arial Narrow"/>
          </w:rPr>
          <w:t>rozhodnému momentu vyššie uvedený subjekt:</w:t>
        </w:r>
      </w:ins>
    </w:p>
    <w:p w14:paraId="3DC634CC" w14:textId="77777777" w:rsidR="008B4DA9" w:rsidRPr="00235D8D" w:rsidRDefault="008B4DA9" w:rsidP="008B4DA9">
      <w:pPr>
        <w:pStyle w:val="Odsekzoznamu"/>
        <w:numPr>
          <w:ilvl w:val="0"/>
          <w:numId w:val="4"/>
        </w:numPr>
        <w:jc w:val="both"/>
        <w:rPr>
          <w:ins w:id="15" w:author="Autor"/>
          <w:rFonts w:ascii="Arial Narrow" w:hAnsi="Arial Narrow"/>
        </w:rPr>
      </w:pPr>
      <w:ins w:id="16" w:author="Autor">
        <w:r w:rsidRPr="00235D8D">
          <w:rPr>
            <w:rFonts w:ascii="Arial Narrow" w:hAnsi="Arial Narrow"/>
          </w:rPr>
          <w:t>nebol členom žiadnej hospodárskej jednotky, alebo</w:t>
        </w:r>
      </w:ins>
    </w:p>
    <w:p w14:paraId="77E45052" w14:textId="77777777" w:rsidR="008B4DA9" w:rsidRPr="00235D8D" w:rsidRDefault="008B4DA9" w:rsidP="008B4DA9">
      <w:pPr>
        <w:pStyle w:val="Odsekzoznamu"/>
        <w:numPr>
          <w:ilvl w:val="0"/>
          <w:numId w:val="4"/>
        </w:numPr>
        <w:jc w:val="both"/>
        <w:rPr>
          <w:ins w:id="17" w:author="Autor"/>
          <w:rFonts w:ascii="Arial Narrow" w:hAnsi="Arial Narrow"/>
        </w:rPr>
      </w:pPr>
      <w:ins w:id="18" w:author="Autor">
        <w:r w:rsidRPr="00235D8D">
          <w:rPr>
            <w:rFonts w:ascii="Arial Narrow" w:hAnsi="Arial Narrow"/>
          </w:rPr>
          <w:t>nebol členom hospodárskej jednotky, ktorá bola podnikom v ťažkostiach.</w:t>
        </w:r>
      </w:ins>
    </w:p>
    <w:p w14:paraId="2BA79818" w14:textId="77777777" w:rsidR="008B4DA9" w:rsidRDefault="008B4DA9" w:rsidP="008B4DA9">
      <w:pPr>
        <w:jc w:val="both"/>
        <w:rPr>
          <w:ins w:id="19" w:author="Autor"/>
          <w:rFonts w:ascii="Arial Narrow" w:hAnsi="Arial Narrow"/>
        </w:rPr>
      </w:pPr>
    </w:p>
    <w:p w14:paraId="1EAFC69C" w14:textId="3E740989" w:rsidR="00BA4B7D" w:rsidRPr="00BA4B7D" w:rsidRDefault="008B4DA9" w:rsidP="00BA4B7D">
      <w:pPr>
        <w:jc w:val="both"/>
        <w:rPr>
          <w:rFonts w:ascii="Arial Narrow" w:hAnsi="Arial Narrow"/>
        </w:rPr>
      </w:pPr>
      <w:ins w:id="20" w:author="Autor">
        <w:r w:rsidRPr="0004242A">
          <w:rPr>
            <w:rFonts w:ascii="Arial Narrow" w:hAnsi="Arial Narrow"/>
          </w:rPr>
          <w:t xml:space="preserve">Som si vedomý/á </w:t>
        </w:r>
        <w:r w:rsidRPr="0004242A">
          <w:rPr>
            <w:rFonts w:ascii="Arial Narrow" w:hAnsi="Arial Narrow" w:cstheme="minorHAnsi"/>
          </w:rPr>
          <w:t>právnych dôsledkov nepravdivého, neúplného a nesprávneho vyhlásenia o skutočnostiach uvedených v tomto vyhlásení, vrátane prípadných trestnoprávnych dôsledkov (§ 221 - Podvod, § 225 – Subvenčný podvod, § 261 – Poškodzovanie finančných záujmov Európskych spoločenstiev Trestného zákona).</w:t>
        </w:r>
      </w:ins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830"/>
        <w:gridCol w:w="6379"/>
      </w:tblGrid>
      <w:tr w:rsidR="007F5F97" w:rsidRPr="00737EFB" w14:paraId="65A218F3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157CC905" w14:textId="77777777" w:rsidR="007F5F97" w:rsidRPr="00737EFB" w:rsidRDefault="007F5F97" w:rsidP="00266AA7">
            <w:pPr>
              <w:jc w:val="both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Dátum</w:t>
            </w:r>
          </w:p>
        </w:tc>
        <w:tc>
          <w:tcPr>
            <w:tcW w:w="6379" w:type="dxa"/>
          </w:tcPr>
          <w:p w14:paraId="6F388062" w14:textId="77777777" w:rsidR="007F5F97" w:rsidRPr="00737EFB" w:rsidRDefault="007F5F97" w:rsidP="00266AA7">
            <w:pPr>
              <w:jc w:val="both"/>
              <w:rPr>
                <w:rFonts w:ascii="Arial Narrow" w:hAnsi="Arial Narrow"/>
              </w:rPr>
            </w:pPr>
          </w:p>
        </w:tc>
      </w:tr>
      <w:tr w:rsidR="007F5F97" w:rsidRPr="00737EFB" w14:paraId="051C6091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16A40B1B" w14:textId="30C35D18" w:rsidR="007F5F97" w:rsidRPr="00737EFB" w:rsidRDefault="00D8594C" w:rsidP="00BA4B7D">
            <w:pPr>
              <w:jc w:val="both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 xml:space="preserve">Identifikácia </w:t>
            </w:r>
            <w:r w:rsidR="00BA4B7D">
              <w:rPr>
                <w:rFonts w:ascii="Arial Narrow" w:hAnsi="Arial Narrow"/>
              </w:rPr>
              <w:t xml:space="preserve">štatutárneho orgánu subjektu / </w:t>
            </w:r>
            <w:r w:rsidRPr="00737EFB">
              <w:rPr>
                <w:rFonts w:ascii="Arial Narrow" w:hAnsi="Arial Narrow"/>
              </w:rPr>
              <w:t xml:space="preserve">osoby oprávnenej konať za </w:t>
            </w:r>
            <w:r w:rsidR="00BA4B7D">
              <w:rPr>
                <w:rFonts w:ascii="Arial Narrow" w:hAnsi="Arial Narrow"/>
              </w:rPr>
              <w:t>subjekt</w:t>
            </w:r>
          </w:p>
        </w:tc>
        <w:tc>
          <w:tcPr>
            <w:tcW w:w="6379" w:type="dxa"/>
          </w:tcPr>
          <w:p w14:paraId="2E4AC2B5" w14:textId="77777777" w:rsidR="007F5F97" w:rsidRPr="00737EFB" w:rsidRDefault="007F5F97" w:rsidP="00266AA7">
            <w:pPr>
              <w:jc w:val="both"/>
              <w:rPr>
                <w:rFonts w:ascii="Arial Narrow" w:hAnsi="Arial Narrow"/>
              </w:rPr>
            </w:pPr>
          </w:p>
        </w:tc>
      </w:tr>
      <w:tr w:rsidR="007F5F97" w:rsidRPr="00737EFB" w14:paraId="4A9AAA11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559A15C7" w14:textId="77777777" w:rsidR="007F5F97" w:rsidRDefault="007F5F97" w:rsidP="00266AA7">
            <w:pPr>
              <w:jc w:val="both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Podpis</w:t>
            </w:r>
          </w:p>
          <w:p w14:paraId="2CB140BE" w14:textId="4C4030B9" w:rsidR="00BA4B7D" w:rsidRPr="00737EFB" w:rsidRDefault="00BA4B7D" w:rsidP="00266AA7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6379" w:type="dxa"/>
          </w:tcPr>
          <w:p w14:paraId="270D76FE" w14:textId="77777777" w:rsidR="007F5F97" w:rsidRPr="00737EFB" w:rsidRDefault="007F5F97" w:rsidP="00266AA7">
            <w:pPr>
              <w:jc w:val="both"/>
              <w:rPr>
                <w:rFonts w:ascii="Arial Narrow" w:hAnsi="Arial Narrow"/>
              </w:rPr>
            </w:pPr>
          </w:p>
        </w:tc>
      </w:tr>
      <w:tr w:rsidR="00B26C05" w:rsidRPr="00737EFB" w:rsidDel="000A4FD2" w14:paraId="2ED5652C" w14:textId="3F3F8452" w:rsidTr="00B26C05">
        <w:trPr>
          <w:del w:id="21" w:author="Autor"/>
        </w:trPr>
        <w:tc>
          <w:tcPr>
            <w:tcW w:w="9209" w:type="dxa"/>
            <w:gridSpan w:val="2"/>
            <w:shd w:val="clear" w:color="auto" w:fill="FFFFFF" w:themeFill="background1"/>
          </w:tcPr>
          <w:p w14:paraId="548C8BA0" w14:textId="7994098E" w:rsidR="00B26C05" w:rsidRPr="00737EFB" w:rsidDel="000A4FD2" w:rsidRDefault="00B26C05" w:rsidP="00266AA7">
            <w:pPr>
              <w:jc w:val="both"/>
              <w:rPr>
                <w:del w:id="22" w:author="Autor"/>
                <w:rFonts w:ascii="Arial Narrow" w:hAnsi="Arial Narrow"/>
              </w:rPr>
            </w:pPr>
            <w:del w:id="23" w:author="Autor">
              <w:r w:rsidRPr="00B26C05" w:rsidDel="000A4FD2">
                <w:rPr>
                  <w:rFonts w:ascii="Arial Narrow" w:hAnsi="Arial Narrow"/>
                </w:rPr>
                <w:delText>Som si vedomý/á následkov nepravdivého čestného vyhlásenia (§ 39 zák. č. 71/1967 Zb. o správnom konaní v znení zmien a doplnkov a § 21 ods. 1 písm. f. zákona č. 372/1990 Zb. o priestupkoch v znení zmien a doplnkov).</w:delText>
              </w:r>
            </w:del>
          </w:p>
        </w:tc>
      </w:tr>
    </w:tbl>
    <w:p w14:paraId="2A7B2611" w14:textId="576A6193" w:rsidR="007F5F97" w:rsidRDefault="007C623D" w:rsidP="00266AA7">
      <w:pPr>
        <w:jc w:val="both"/>
        <w:rPr>
          <w:rFonts w:ascii="Arial Narrow" w:hAnsi="Arial Narrow"/>
          <w:sz w:val="20"/>
          <w:szCs w:val="20"/>
        </w:rPr>
      </w:pPr>
      <w:r w:rsidRPr="00BA4B7D">
        <w:rPr>
          <w:rFonts w:ascii="Arial Narrow" w:hAnsi="Arial Narrow"/>
          <w:sz w:val="20"/>
          <w:szCs w:val="20"/>
        </w:rPr>
        <w:lastRenderedPageBreak/>
        <w:t>Tabuľku je možné skopírovať, ak sú potrebné podpisy viacerých osôb</w:t>
      </w:r>
      <w:r w:rsidR="0016699D">
        <w:rPr>
          <w:rFonts w:ascii="Arial Narrow" w:hAnsi="Arial Narrow"/>
          <w:sz w:val="20"/>
          <w:szCs w:val="20"/>
        </w:rPr>
        <w:t>.</w:t>
      </w:r>
    </w:p>
    <w:sectPr w:rsidR="007F5F97" w:rsidSect="00A80FA2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C37A1" w14:textId="77777777" w:rsidR="00D57676" w:rsidRDefault="00D57676" w:rsidP="001048DA">
      <w:pPr>
        <w:spacing w:after="0" w:line="240" w:lineRule="auto"/>
      </w:pPr>
      <w:r>
        <w:separator/>
      </w:r>
    </w:p>
  </w:endnote>
  <w:endnote w:type="continuationSeparator" w:id="0">
    <w:p w14:paraId="51A43B9C" w14:textId="77777777" w:rsidR="00D57676" w:rsidRDefault="00D57676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9D39B" w14:textId="77777777" w:rsidR="00D57676" w:rsidRDefault="00D57676" w:rsidP="001048DA">
      <w:pPr>
        <w:spacing w:after="0" w:line="240" w:lineRule="auto"/>
      </w:pPr>
      <w:r>
        <w:separator/>
      </w:r>
    </w:p>
  </w:footnote>
  <w:footnote w:type="continuationSeparator" w:id="0">
    <w:p w14:paraId="2C0F4D4F" w14:textId="77777777" w:rsidR="00D57676" w:rsidRDefault="00D57676" w:rsidP="001048DA">
      <w:pPr>
        <w:spacing w:after="0" w:line="240" w:lineRule="auto"/>
      </w:pPr>
      <w:r>
        <w:continuationSeparator/>
      </w:r>
    </w:p>
  </w:footnote>
  <w:footnote w:id="1">
    <w:p w14:paraId="171ECFD1" w14:textId="266B7901" w:rsidR="00A457C0" w:rsidRPr="00291B51" w:rsidRDefault="00A457C0">
      <w:pPr>
        <w:pStyle w:val="Textpoznmkypodiarou"/>
        <w:rPr>
          <w:rFonts w:ascii="Arial Narrow" w:hAnsi="Arial Narrow"/>
          <w:sz w:val="18"/>
          <w:szCs w:val="18"/>
        </w:rPr>
      </w:pPr>
      <w:r w:rsidRPr="00291B51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1B51">
        <w:rPr>
          <w:rFonts w:ascii="Arial Narrow" w:hAnsi="Arial Narrow"/>
          <w:sz w:val="18"/>
          <w:szCs w:val="18"/>
        </w:rPr>
        <w:t xml:space="preserve"> Vyberte jednu z nasledovných možností: prijímateľ / </w:t>
      </w:r>
      <w:r w:rsidR="004D46AF" w:rsidRPr="00291B51">
        <w:rPr>
          <w:rFonts w:ascii="Arial Narrow" w:hAnsi="Arial Narrow"/>
          <w:sz w:val="18"/>
          <w:szCs w:val="18"/>
        </w:rPr>
        <w:t>partner / nový partner / užívateľ</w:t>
      </w:r>
      <w:r w:rsidR="00C561C7" w:rsidRPr="00291B51">
        <w:rPr>
          <w:rFonts w:ascii="Arial Narrow" w:hAnsi="Arial Narrow"/>
          <w:sz w:val="18"/>
          <w:szCs w:val="18"/>
        </w:rPr>
        <w:t>.</w:t>
      </w:r>
      <w:r w:rsidR="004D46AF" w:rsidRPr="00291B51">
        <w:rPr>
          <w:rFonts w:ascii="Arial Narrow" w:hAnsi="Arial Narrow"/>
          <w:sz w:val="18"/>
          <w:szCs w:val="18"/>
        </w:rPr>
        <w:t xml:space="preserve"> </w:t>
      </w:r>
    </w:p>
  </w:footnote>
  <w:footnote w:id="2">
    <w:p w14:paraId="2C7BE857" w14:textId="14DBAA45" w:rsidR="00C561C7" w:rsidRPr="00291B51" w:rsidRDefault="00C561C7" w:rsidP="00235D8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1B51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1B51">
        <w:rPr>
          <w:rFonts w:ascii="Arial Narrow" w:hAnsi="Arial Narrow"/>
          <w:sz w:val="18"/>
          <w:szCs w:val="18"/>
        </w:rPr>
        <w:t xml:space="preserve"> </w:t>
      </w:r>
      <w:r w:rsidR="00313D7B" w:rsidRPr="00291B51">
        <w:rPr>
          <w:rFonts w:ascii="Arial Narrow" w:hAnsi="Arial Narrow"/>
          <w:sz w:val="18"/>
          <w:szCs w:val="18"/>
        </w:rPr>
        <w:t>Definícia rozhodného momentu je uvedená v kap. 3 Metodického dokumentu RO P SK 2021-2027 č. 12 „Metodické usmernenie k posudzovaniu podniku v ťažkostiach“.</w:t>
      </w:r>
      <w:bookmarkStart w:id="8" w:name="_Hlk199228174"/>
      <w:r w:rsidR="00921DC8" w:rsidRPr="00291B51">
        <w:rPr>
          <w:rFonts w:ascii="Arial Narrow" w:hAnsi="Arial Narrow"/>
          <w:sz w:val="18"/>
          <w:szCs w:val="18"/>
        </w:rPr>
        <w:t xml:space="preserve"> </w:t>
      </w:r>
      <w:hyperlink r:id="rId1" w:history="1">
        <w:r w:rsidR="00921DC8" w:rsidRPr="00291B51">
          <w:rPr>
            <w:rStyle w:val="Hypertextovprepojenie"/>
            <w:rFonts w:ascii="Arial Narrow" w:hAnsi="Arial Narrow"/>
            <w:sz w:val="18"/>
            <w:szCs w:val="18"/>
          </w:rPr>
          <w:t>https://eurofondy.gov.sk/dokumenty-a-publikacie/metodicke-dokumenty/metodicke-dokumenty-specificke-pre-program-slovensko/</w:t>
        </w:r>
        <w:bookmarkEnd w:id="8"/>
      </w:hyperlink>
    </w:p>
  </w:footnote>
  <w:footnote w:id="3">
    <w:p w14:paraId="55EFDC99" w14:textId="0D6C27CC" w:rsidR="009C5169" w:rsidRPr="00291B51" w:rsidRDefault="009C5169" w:rsidP="00C561C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1B51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1B51">
        <w:rPr>
          <w:rFonts w:ascii="Arial Narrow" w:hAnsi="Arial Narrow"/>
          <w:sz w:val="18"/>
          <w:szCs w:val="18"/>
        </w:rPr>
        <w:t xml:space="preserve"> Zákon č. 583/2004 Z. z. o rozpočtových pravidlách územnej samosprávy a o zmene a doplnení niektorých zákonov v znení neskorších predpisov</w:t>
      </w:r>
      <w:r w:rsidR="004D46AF" w:rsidRPr="00291B51">
        <w:rPr>
          <w:rFonts w:ascii="Arial Narrow" w:hAnsi="Arial Narrow"/>
          <w:sz w:val="18"/>
          <w:szCs w:val="18"/>
        </w:rPr>
        <w:t xml:space="preserve">. </w:t>
      </w:r>
      <w:proofErr w:type="spellStart"/>
      <w:r w:rsidR="004D46AF" w:rsidRPr="00291B51">
        <w:rPr>
          <w:rFonts w:ascii="Arial Narrow" w:hAnsi="Arial Narrow"/>
          <w:sz w:val="18"/>
          <w:szCs w:val="18"/>
        </w:rPr>
        <w:t>Neh</w:t>
      </w:r>
      <w:r w:rsidR="0016699D" w:rsidRPr="00291B51">
        <w:rPr>
          <w:rFonts w:ascii="Arial Narrow" w:hAnsi="Arial Narrow"/>
          <w:sz w:val="18"/>
          <w:szCs w:val="18"/>
        </w:rPr>
        <w:t>o</w:t>
      </w:r>
      <w:r w:rsidR="004D46AF" w:rsidRPr="00291B51">
        <w:rPr>
          <w:rFonts w:ascii="Arial Narrow" w:hAnsi="Arial Narrow"/>
          <w:sz w:val="18"/>
          <w:szCs w:val="18"/>
        </w:rPr>
        <w:t>diace</w:t>
      </w:r>
      <w:proofErr w:type="spellEnd"/>
      <w:r w:rsidR="004D46AF" w:rsidRPr="00291B51">
        <w:rPr>
          <w:rFonts w:ascii="Arial Narrow" w:hAnsi="Arial Narrow"/>
          <w:sz w:val="18"/>
          <w:szCs w:val="18"/>
        </w:rPr>
        <w:t xml:space="preserve"> sa odstráňte.</w:t>
      </w:r>
    </w:p>
  </w:footnote>
  <w:footnote w:id="4">
    <w:p w14:paraId="0CEA4E4E" w14:textId="77777777" w:rsidR="008B4DA9" w:rsidRPr="00291B51" w:rsidRDefault="008B4DA9" w:rsidP="008B4DA9">
      <w:pPr>
        <w:pStyle w:val="Textpoznmkypodiarou"/>
        <w:jc w:val="both"/>
        <w:rPr>
          <w:ins w:id="11" w:author="Autor"/>
          <w:rFonts w:ascii="Arial Narrow" w:hAnsi="Arial Narrow"/>
          <w:sz w:val="18"/>
          <w:szCs w:val="18"/>
        </w:rPr>
      </w:pPr>
      <w:ins w:id="12" w:author="Autor">
        <w:r w:rsidRPr="00291B51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291B51">
          <w:rPr>
            <w:rFonts w:ascii="Arial Narrow" w:hAnsi="Arial Narrow"/>
            <w:sz w:val="18"/>
            <w:szCs w:val="18"/>
          </w:rPr>
          <w:t xml:space="preserve"> 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A878E" w14:textId="39DDDDC4" w:rsidR="009C5169" w:rsidRDefault="009C5169" w:rsidP="001048DA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304CE" w14:textId="77777777" w:rsidR="00A64E56" w:rsidRDefault="00A64E56" w:rsidP="00A64E56">
    <w:pPr>
      <w:pStyle w:val="Hlavika"/>
      <w:tabs>
        <w:tab w:val="clear" w:pos="9072"/>
      </w:tabs>
      <w:ind w:right="-710"/>
    </w:pPr>
    <w:r w:rsidRPr="0001024F">
      <w:rPr>
        <w:noProof/>
        <w:lang w:eastAsia="sk-SK"/>
      </w:rPr>
      <w:drawing>
        <wp:inline distT="0" distB="0" distL="0" distR="0" wp14:anchorId="5AFC5642" wp14:editId="1D8612E5">
          <wp:extent cx="6030595" cy="579120"/>
          <wp:effectExtent l="0" t="0" r="825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0595" cy="57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627B4">
      <w:rPr>
        <w:rFonts w:ascii="Calibri" w:hAnsi="Calibri"/>
        <w:noProof/>
        <w:lang w:eastAsia="sk-SK"/>
      </w:rPr>
      <w:t xml:space="preserve">           </w:t>
    </w:r>
  </w:p>
  <w:p w14:paraId="29A0DA84" w14:textId="2A40775D" w:rsidR="00A80FA2" w:rsidRDefault="00A80FA2" w:rsidP="00A457C0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ED6D4D"/>
    <w:multiLevelType w:val="hybridMultilevel"/>
    <w:tmpl w:val="FC1C7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C12C5"/>
    <w:multiLevelType w:val="hybridMultilevel"/>
    <w:tmpl w:val="61628B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57EF1"/>
    <w:multiLevelType w:val="hybridMultilevel"/>
    <w:tmpl w:val="854C51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26289"/>
    <w:multiLevelType w:val="hybridMultilevel"/>
    <w:tmpl w:val="29CAAC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946365">
    <w:abstractNumId w:val="5"/>
  </w:num>
  <w:num w:numId="2" w16cid:durableId="981422750">
    <w:abstractNumId w:val="4"/>
  </w:num>
  <w:num w:numId="3" w16cid:durableId="1698658553">
    <w:abstractNumId w:val="3"/>
  </w:num>
  <w:num w:numId="4" w16cid:durableId="826213565">
    <w:abstractNumId w:val="2"/>
  </w:num>
  <w:num w:numId="5" w16cid:durableId="27075860">
    <w:abstractNumId w:val="0"/>
  </w:num>
  <w:num w:numId="6" w16cid:durableId="2087191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staALfFa90sAAAA"/>
  </w:docVars>
  <w:rsids>
    <w:rsidRoot w:val="001048DA"/>
    <w:rsid w:val="00002F23"/>
    <w:rsid w:val="0003734A"/>
    <w:rsid w:val="0004242A"/>
    <w:rsid w:val="000614FA"/>
    <w:rsid w:val="00093D0F"/>
    <w:rsid w:val="000A4FD2"/>
    <w:rsid w:val="000C4889"/>
    <w:rsid w:val="000F6569"/>
    <w:rsid w:val="001048DA"/>
    <w:rsid w:val="00104B46"/>
    <w:rsid w:val="00157F7F"/>
    <w:rsid w:val="0016699D"/>
    <w:rsid w:val="001C75BC"/>
    <w:rsid w:val="00235C33"/>
    <w:rsid w:val="00235D8D"/>
    <w:rsid w:val="00243417"/>
    <w:rsid w:val="00266AA7"/>
    <w:rsid w:val="00287BAB"/>
    <w:rsid w:val="002912D5"/>
    <w:rsid w:val="00291B51"/>
    <w:rsid w:val="002B4FEA"/>
    <w:rsid w:val="002C0EC0"/>
    <w:rsid w:val="002C773B"/>
    <w:rsid w:val="002D11E8"/>
    <w:rsid w:val="003114CC"/>
    <w:rsid w:val="00313D45"/>
    <w:rsid w:val="00313D7B"/>
    <w:rsid w:val="00313E9A"/>
    <w:rsid w:val="003451BD"/>
    <w:rsid w:val="00352A85"/>
    <w:rsid w:val="003779E0"/>
    <w:rsid w:val="00394DA5"/>
    <w:rsid w:val="003A0C65"/>
    <w:rsid w:val="003A5FA8"/>
    <w:rsid w:val="003E1050"/>
    <w:rsid w:val="00432764"/>
    <w:rsid w:val="00456A95"/>
    <w:rsid w:val="0049011E"/>
    <w:rsid w:val="004B0B33"/>
    <w:rsid w:val="004D46AF"/>
    <w:rsid w:val="004F7B77"/>
    <w:rsid w:val="00511A3C"/>
    <w:rsid w:val="0052045E"/>
    <w:rsid w:val="00572316"/>
    <w:rsid w:val="00575ADD"/>
    <w:rsid w:val="005839E7"/>
    <w:rsid w:val="00584D50"/>
    <w:rsid w:val="005B6E8E"/>
    <w:rsid w:val="00607B61"/>
    <w:rsid w:val="00635855"/>
    <w:rsid w:val="006804FC"/>
    <w:rsid w:val="00683CA4"/>
    <w:rsid w:val="00684198"/>
    <w:rsid w:val="006D7583"/>
    <w:rsid w:val="00737EFB"/>
    <w:rsid w:val="0076038D"/>
    <w:rsid w:val="0076631E"/>
    <w:rsid w:val="007B226D"/>
    <w:rsid w:val="007B5F54"/>
    <w:rsid w:val="007C1EB7"/>
    <w:rsid w:val="007C623D"/>
    <w:rsid w:val="007F5F97"/>
    <w:rsid w:val="008305CA"/>
    <w:rsid w:val="008456BD"/>
    <w:rsid w:val="00880F9B"/>
    <w:rsid w:val="00885E7F"/>
    <w:rsid w:val="008B4DA9"/>
    <w:rsid w:val="008C43CF"/>
    <w:rsid w:val="008E632F"/>
    <w:rsid w:val="008F190A"/>
    <w:rsid w:val="009169BD"/>
    <w:rsid w:val="00921DC8"/>
    <w:rsid w:val="00991EDD"/>
    <w:rsid w:val="009C5169"/>
    <w:rsid w:val="00A457C0"/>
    <w:rsid w:val="00A649DC"/>
    <w:rsid w:val="00A64E56"/>
    <w:rsid w:val="00A73FAF"/>
    <w:rsid w:val="00A80FA2"/>
    <w:rsid w:val="00B26C05"/>
    <w:rsid w:val="00B73889"/>
    <w:rsid w:val="00B9042C"/>
    <w:rsid w:val="00B91E6C"/>
    <w:rsid w:val="00BA4B7D"/>
    <w:rsid w:val="00BC3D07"/>
    <w:rsid w:val="00BE6892"/>
    <w:rsid w:val="00C077E9"/>
    <w:rsid w:val="00C43ADD"/>
    <w:rsid w:val="00C55E72"/>
    <w:rsid w:val="00C561C7"/>
    <w:rsid w:val="00C92613"/>
    <w:rsid w:val="00CB1434"/>
    <w:rsid w:val="00CB35ED"/>
    <w:rsid w:val="00CE7C53"/>
    <w:rsid w:val="00D02DC9"/>
    <w:rsid w:val="00D31479"/>
    <w:rsid w:val="00D57676"/>
    <w:rsid w:val="00D8594C"/>
    <w:rsid w:val="00DD5BAC"/>
    <w:rsid w:val="00DD7696"/>
    <w:rsid w:val="00E845B4"/>
    <w:rsid w:val="00EB3743"/>
    <w:rsid w:val="00F42630"/>
    <w:rsid w:val="00F45DD8"/>
    <w:rsid w:val="00F5784A"/>
    <w:rsid w:val="00F80B1C"/>
    <w:rsid w:val="00F96034"/>
    <w:rsid w:val="00FC01E4"/>
    <w:rsid w:val="00FC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C5169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3779E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79E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79E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79E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79E0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313D7B"/>
    <w:rPr>
      <w:color w:val="0563C1" w:themeColor="hyperlink"/>
      <w:u w:val="single"/>
    </w:rPr>
  </w:style>
  <w:style w:type="paragraph" w:styleId="Revzia">
    <w:name w:val="Revision"/>
    <w:hidden/>
    <w:uiPriority w:val="99"/>
    <w:semiHidden/>
    <w:rsid w:val="00235D8D"/>
    <w:pPr>
      <w:spacing w:after="0" w:line="240" w:lineRule="auto"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921D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ofondy.gov.sk/dokumenty-a-publikacie/metodicke-dokumenty/metodicke-dokumenty-specificke-pre-program-slovensko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2025-12-16T14:27:00Z</dcterms:created>
  <dcterms:modified xsi:type="dcterms:W3CDTF">2025-12-16T14:27:00Z</dcterms:modified>
</cp:coreProperties>
</file>